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2AFA8BE7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13071D" w:rsidRPr="0013071D">
        <w:rPr>
          <w:rFonts w:ascii="Arial Narrow" w:hAnsi="Arial Narrow"/>
          <w:b/>
          <w:bCs/>
          <w:sz w:val="22"/>
          <w:szCs w:val="22"/>
        </w:rPr>
        <w:t>BGO-BGN.212.2</w:t>
      </w:r>
      <w:r w:rsidR="006F5023">
        <w:rPr>
          <w:rFonts w:ascii="Arial Narrow" w:hAnsi="Arial Narrow"/>
          <w:b/>
          <w:bCs/>
          <w:sz w:val="22"/>
          <w:szCs w:val="22"/>
        </w:rPr>
        <w:t>7</w:t>
      </w:r>
      <w:r w:rsidR="0013071D" w:rsidRPr="0013071D">
        <w:rPr>
          <w:rFonts w:ascii="Arial Narrow" w:hAnsi="Arial Narrow"/>
          <w:b/>
          <w:bCs/>
          <w:sz w:val="22"/>
          <w:szCs w:val="22"/>
        </w:rPr>
        <w:t>3.2023</w:t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2A386F03" w14:textId="77777777" w:rsidR="006F4D43" w:rsidRDefault="002F1724" w:rsidP="00543BDE">
      <w:pPr>
        <w:pStyle w:val="Tekstpodstawowy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</w:p>
    <w:p w14:paraId="39B9BCA2" w14:textId="67411CCC" w:rsidR="00FC5014" w:rsidRDefault="00FC5014" w:rsidP="00FC5014">
      <w:pPr>
        <w:pStyle w:val="Tekstpodstawowy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„</w:t>
      </w:r>
      <w:r w:rsidR="0045242B" w:rsidRPr="0045242B">
        <w:rPr>
          <w:rFonts w:ascii="Arial Narrow" w:hAnsi="Arial Narrow"/>
          <w:sz w:val="22"/>
          <w:szCs w:val="22"/>
        </w:rPr>
        <w:t xml:space="preserve">Remont </w:t>
      </w:r>
      <w:del w:id="0" w:author="Zalewski Paweł" w:date="2023-08-29T11:31:00Z">
        <w:r w:rsidR="006F5023" w:rsidDel="00350EC4">
          <w:rPr>
            <w:rFonts w:ascii="Arial Narrow" w:hAnsi="Arial Narrow"/>
            <w:sz w:val="22"/>
            <w:szCs w:val="22"/>
          </w:rPr>
          <w:delText>pomieszczeń</w:delText>
        </w:r>
      </w:del>
      <w:ins w:id="1" w:author="Zalewski Paweł" w:date="2023-08-29T11:31:00Z">
        <w:r w:rsidR="00350EC4">
          <w:rPr>
            <w:rFonts w:ascii="Arial Narrow" w:hAnsi="Arial Narrow"/>
            <w:sz w:val="22"/>
            <w:szCs w:val="22"/>
          </w:rPr>
          <w:t>części pokoi</w:t>
        </w:r>
      </w:ins>
      <w:r w:rsidR="006F5023">
        <w:rPr>
          <w:rFonts w:ascii="Arial Narrow" w:hAnsi="Arial Narrow"/>
          <w:sz w:val="22"/>
          <w:szCs w:val="22"/>
        </w:rPr>
        <w:t xml:space="preserve"> biurowych i korytarza w delegaturze NIK w Krakowie</w:t>
      </w:r>
      <w:r>
        <w:rPr>
          <w:rFonts w:ascii="Arial Narrow" w:hAnsi="Arial Narrow"/>
          <w:sz w:val="22"/>
          <w:szCs w:val="22"/>
        </w:rPr>
        <w:t>”.</w:t>
      </w:r>
    </w:p>
    <w:p w14:paraId="5C60BCE1" w14:textId="258664FA" w:rsidR="006F4D43" w:rsidRDefault="00777770" w:rsidP="00543BDE">
      <w:pPr>
        <w:pStyle w:val="Tekstpodstawowy"/>
        <w:rPr>
          <w:rFonts w:ascii="Arial Narrow" w:hAnsi="Arial Narrow"/>
          <w:b w:val="0"/>
          <w:sz w:val="22"/>
          <w:szCs w:val="22"/>
        </w:rPr>
      </w:pPr>
      <w:r w:rsidRPr="00777770" w:rsidDel="00777770">
        <w:rPr>
          <w:rFonts w:ascii="Arial Narrow" w:hAnsi="Arial Narrow"/>
          <w:sz w:val="22"/>
          <w:szCs w:val="22"/>
        </w:rPr>
        <w:t xml:space="preserve"> 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 xml:space="preserve"> zamówienia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)</w:t>
      </w:r>
    </w:p>
    <w:p w14:paraId="5E206163" w14:textId="627923D6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1B44EA42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640B7F5" w:rsidR="002F1724" w:rsidRDefault="002F1724" w:rsidP="00543BDE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CCC1AC4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6ACA0F43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38C966D" w14:textId="68B6A078" w:rsidR="00026C3B" w:rsidRPr="00BD5503" w:rsidRDefault="002F1724" w:rsidP="00BD5503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 xml:space="preserve">wykonanie przedmiotu zamówienia za następującą łączną cenę ofertową: ………………..………………zł </w:t>
      </w:r>
      <w:del w:id="2" w:author="Zalewski Paweł" w:date="2023-08-29T11:31:00Z">
        <w:r w:rsidR="00A43CAF" w:rsidRPr="00A43CAF" w:rsidDel="00350EC4">
          <w:rPr>
            <w:rFonts w:ascii="Arial Narrow" w:hAnsi="Arial Narrow" w:cs="Times New Roman"/>
            <w:sz w:val="22"/>
            <w:szCs w:val="22"/>
          </w:rPr>
          <w:delText>(słownie: …………………………………………</w:delText>
        </w:r>
        <w:r w:rsidR="00A43CAF" w:rsidDel="00350EC4">
          <w:rPr>
            <w:rFonts w:ascii="Arial Narrow" w:hAnsi="Arial Narrow" w:cs="Times New Roman"/>
            <w:sz w:val="22"/>
            <w:szCs w:val="22"/>
          </w:rPr>
          <w:delText xml:space="preserve"> </w:delText>
        </w:r>
        <w:r w:rsidR="00A43CAF" w:rsidRPr="00A43CAF" w:rsidDel="00350EC4">
          <w:rPr>
            <w:rFonts w:ascii="Arial Narrow" w:hAnsi="Arial Narrow" w:cs="Times New Roman"/>
            <w:sz w:val="22"/>
            <w:szCs w:val="22"/>
          </w:rPr>
          <w:delText>) zł</w:delText>
        </w:r>
      </w:del>
      <w:r w:rsidR="00A43CAF" w:rsidRPr="00A43CAF">
        <w:rPr>
          <w:rFonts w:ascii="Arial Narrow" w:hAnsi="Arial Narrow" w:cs="Times New Roman"/>
          <w:sz w:val="22"/>
          <w:szCs w:val="22"/>
        </w:rPr>
        <w:t xml:space="preserve"> netto, tj. ……………………………</w:t>
      </w:r>
      <w:del w:id="3" w:author="Zalewski Paweł" w:date="2023-08-29T11:32:00Z">
        <w:r w:rsidR="00A43CAF" w:rsidRPr="00A43CAF" w:rsidDel="00350EC4">
          <w:rPr>
            <w:rFonts w:ascii="Arial Narrow" w:hAnsi="Arial Narrow" w:cs="Times New Roman"/>
            <w:sz w:val="22"/>
            <w:szCs w:val="22"/>
          </w:rPr>
          <w:delText>zł (słownie: ………………………………………………….)</w:delText>
        </w:r>
      </w:del>
      <w:r w:rsidR="00A43CAF" w:rsidRPr="00A43CAF">
        <w:rPr>
          <w:rFonts w:ascii="Arial Narrow" w:hAnsi="Arial Narrow" w:cs="Times New Roman"/>
          <w:sz w:val="22"/>
          <w:szCs w:val="22"/>
        </w:rPr>
        <w:t xml:space="preserve"> zł brutto (należy podać z dokładnością do dwóch miejsc po przecinku</w:t>
      </w:r>
      <w:r w:rsidR="00BD5503">
        <w:rPr>
          <w:rFonts w:ascii="Arial Narrow" w:hAnsi="Arial Narrow" w:cs="Times New Roman"/>
          <w:sz w:val="22"/>
          <w:szCs w:val="22"/>
        </w:rPr>
        <w:t>).</w:t>
      </w:r>
    </w:p>
    <w:p w14:paraId="6D1AF528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</w:t>
      </w:r>
      <w:r w:rsidRPr="00B82E66">
        <w:rPr>
          <w:rFonts w:ascii="Arial Narrow" w:hAnsi="Arial Narrow"/>
          <w:sz w:val="22"/>
          <w:szCs w:val="22"/>
        </w:rPr>
        <w:lastRenderedPageBreak/>
        <w:t xml:space="preserve">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2D10B4EB" w:rsidR="002F1724" w:rsidRPr="00B82E66" w:rsidRDefault="00FD1AE3" w:rsidP="006F5023">
      <w:pPr>
        <w:pStyle w:val="Zwykytekst"/>
        <w:spacing w:before="120" w:line="360" w:lineRule="auto"/>
        <w:ind w:left="36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5.1 </w:t>
      </w:r>
      <w:r w:rsidR="002F1724"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="002F1724"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2F1724"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="002F1724"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="002F1724"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4FE93E6D" w:rsidR="002F1724" w:rsidRPr="00B82E66" w:rsidRDefault="00FD1AE3" w:rsidP="006F5023">
      <w:pPr>
        <w:pStyle w:val="Zwykytekst"/>
        <w:spacing w:before="120" w:line="360" w:lineRule="auto"/>
        <w:ind w:left="720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5.2 </w:t>
      </w:r>
      <w:r w:rsidR="002F1724"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="002F1724"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="002F1724"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="002F1724"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68CF4B0" w14:textId="77777777" w:rsidR="002F1724" w:rsidRPr="008D2712" w:rsidRDefault="002F1724" w:rsidP="00543BDE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7893FB12" w14:textId="77777777" w:rsidR="002F1724" w:rsidRPr="008D2712" w:rsidRDefault="002F1724" w:rsidP="00543BDE">
      <w:pPr>
        <w:spacing w:before="120"/>
        <w:rPr>
          <w:rFonts w:ascii="Arial Narrow" w:hAnsi="Arial Narrow"/>
          <w:b/>
          <w:sz w:val="22"/>
          <w:szCs w:val="22"/>
        </w:rPr>
      </w:pPr>
    </w:p>
    <w:p w14:paraId="6013DA66" w14:textId="6E331027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</w:t>
      </w:r>
      <w:ins w:id="4" w:author="Zalewski Paweł" w:date="2023-08-29T11:32:00Z">
        <w:r w:rsidR="00350EC4">
          <w:rPr>
            <w:rFonts w:ascii="Arial Narrow" w:hAnsi="Arial Narrow" w:cs="Tahoma"/>
            <w:sz w:val="22"/>
            <w:szCs w:val="22"/>
          </w:rPr>
          <w:t>23</w:t>
        </w:r>
      </w:ins>
      <w:del w:id="5" w:author="Zalewski Paweł" w:date="2023-08-29T11:32:00Z">
        <w:r w:rsidRPr="00B82E66" w:rsidDel="00350EC4">
          <w:rPr>
            <w:rFonts w:ascii="Arial Narrow" w:hAnsi="Arial Narrow" w:cs="Tahoma"/>
            <w:sz w:val="22"/>
            <w:szCs w:val="22"/>
          </w:rPr>
          <w:delText>....</w:delText>
        </w:r>
      </w:del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64B86603" w:rsidR="00726F40" w:rsidRDefault="00726F40" w:rsidP="00543BDE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112E77DB" w14:textId="3EB8BC37" w:rsidR="008D2712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50195189" w14:textId="77777777" w:rsidR="008D2712" w:rsidRPr="00CE1C1F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6196CA54" w14:textId="77777777" w:rsidR="00726F40" w:rsidRPr="00B82E66" w:rsidRDefault="00726F40" w:rsidP="00543BDE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543BDE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F2643A4" w:rsidR="001B2F10" w:rsidRPr="006777C3" w:rsidRDefault="001B2F10" w:rsidP="00543BDE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4AA68" w14:textId="77777777" w:rsidR="00433AAF" w:rsidRDefault="00433AAF" w:rsidP="002F1724">
      <w:r>
        <w:separator/>
      </w:r>
    </w:p>
  </w:endnote>
  <w:endnote w:type="continuationSeparator" w:id="0">
    <w:p w14:paraId="1BCB96D1" w14:textId="77777777" w:rsidR="00433AAF" w:rsidRDefault="00433AAF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D35A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350EC4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0216" w14:textId="77777777" w:rsidR="00433AAF" w:rsidRDefault="00433AAF" w:rsidP="002F1724">
      <w:r>
        <w:separator/>
      </w:r>
    </w:p>
  </w:footnote>
  <w:footnote w:type="continuationSeparator" w:id="0">
    <w:p w14:paraId="09D3B9CA" w14:textId="77777777" w:rsidR="00433AAF" w:rsidRDefault="00433AAF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526" w:hanging="360"/>
      </w:pPr>
    </w:lvl>
    <w:lvl w:ilvl="1" w:tplc="04150019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5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alewski Paweł">
    <w15:presenceInfo w15:providerId="AD" w15:userId="S::pazal@o365.nik.gov.pl::004d89ba-64c0-4872-8dd4-6139384853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724"/>
    <w:rsid w:val="00003F81"/>
    <w:rsid w:val="000045E3"/>
    <w:rsid w:val="000161CA"/>
    <w:rsid w:val="00026C3B"/>
    <w:rsid w:val="00047ABD"/>
    <w:rsid w:val="00062339"/>
    <w:rsid w:val="00062D5F"/>
    <w:rsid w:val="0009798D"/>
    <w:rsid w:val="000E3A50"/>
    <w:rsid w:val="0013071D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35B19"/>
    <w:rsid w:val="002A126D"/>
    <w:rsid w:val="002A6861"/>
    <w:rsid w:val="002C55A7"/>
    <w:rsid w:val="002D2990"/>
    <w:rsid w:val="002D538C"/>
    <w:rsid w:val="002D59A1"/>
    <w:rsid w:val="002E5657"/>
    <w:rsid w:val="002F1724"/>
    <w:rsid w:val="002F1E30"/>
    <w:rsid w:val="00313F03"/>
    <w:rsid w:val="003417B6"/>
    <w:rsid w:val="00350EC4"/>
    <w:rsid w:val="00384775"/>
    <w:rsid w:val="003D35AC"/>
    <w:rsid w:val="00433AAF"/>
    <w:rsid w:val="0045242B"/>
    <w:rsid w:val="004D5B3F"/>
    <w:rsid w:val="005229B2"/>
    <w:rsid w:val="00524439"/>
    <w:rsid w:val="00543BDE"/>
    <w:rsid w:val="0054722E"/>
    <w:rsid w:val="00550FCD"/>
    <w:rsid w:val="00557A47"/>
    <w:rsid w:val="00567F72"/>
    <w:rsid w:val="00591709"/>
    <w:rsid w:val="005A46AE"/>
    <w:rsid w:val="005E1E6D"/>
    <w:rsid w:val="00605FD4"/>
    <w:rsid w:val="00641881"/>
    <w:rsid w:val="0064448C"/>
    <w:rsid w:val="006777C3"/>
    <w:rsid w:val="006C4F2B"/>
    <w:rsid w:val="006C6666"/>
    <w:rsid w:val="006F4D43"/>
    <w:rsid w:val="006F5023"/>
    <w:rsid w:val="00711E9A"/>
    <w:rsid w:val="00726F40"/>
    <w:rsid w:val="00734D82"/>
    <w:rsid w:val="0075158F"/>
    <w:rsid w:val="00761156"/>
    <w:rsid w:val="00765F98"/>
    <w:rsid w:val="0076601B"/>
    <w:rsid w:val="00777770"/>
    <w:rsid w:val="00790D9A"/>
    <w:rsid w:val="007E74AC"/>
    <w:rsid w:val="008234FE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43CAF"/>
    <w:rsid w:val="00A51ABE"/>
    <w:rsid w:val="00A675E5"/>
    <w:rsid w:val="00AC03AF"/>
    <w:rsid w:val="00B16B11"/>
    <w:rsid w:val="00B7316F"/>
    <w:rsid w:val="00B73E0E"/>
    <w:rsid w:val="00B82E66"/>
    <w:rsid w:val="00BD5503"/>
    <w:rsid w:val="00BE2BE7"/>
    <w:rsid w:val="00C06015"/>
    <w:rsid w:val="00C2721F"/>
    <w:rsid w:val="00C37613"/>
    <w:rsid w:val="00C5511E"/>
    <w:rsid w:val="00C6669A"/>
    <w:rsid w:val="00CA079B"/>
    <w:rsid w:val="00CF02E5"/>
    <w:rsid w:val="00D1669B"/>
    <w:rsid w:val="00D46C09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A72B1"/>
    <w:rsid w:val="00EB0508"/>
    <w:rsid w:val="00EC0F7C"/>
    <w:rsid w:val="00EF45B2"/>
    <w:rsid w:val="00F02F84"/>
    <w:rsid w:val="00F54E2A"/>
    <w:rsid w:val="00F655DF"/>
    <w:rsid w:val="00FA5E57"/>
    <w:rsid w:val="00FB30B5"/>
    <w:rsid w:val="00FC5014"/>
    <w:rsid w:val="00FD1AE3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FF2314"/>
  <w15:docId w15:val="{41032FD4-6176-47D1-A428-5E6F5592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6EBB6-A873-40FE-AAF9-4F9B6CA2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727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11</cp:revision>
  <cp:lastPrinted>2020-01-07T10:40:00Z</cp:lastPrinted>
  <dcterms:created xsi:type="dcterms:W3CDTF">2022-10-07T09:49:00Z</dcterms:created>
  <dcterms:modified xsi:type="dcterms:W3CDTF">2023-08-29T09:32:00Z</dcterms:modified>
</cp:coreProperties>
</file>